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CE2070">
      <w:pPr>
        <w:tabs>
          <w:tab w:val="left" w:pos="6263"/>
        </w:tabs>
      </w:pPr>
      <w:r>
        <w:tab/>
      </w:r>
    </w:p>
    <w:p w14:paraId="65804F94" w14:textId="7ABCF841" w:rsidR="00F40361" w:rsidRDefault="00F40361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0C987D8" w14:textId="32DA91C8" w:rsidR="00D36B60" w:rsidRPr="00D36B60" w:rsidRDefault="00F40361" w:rsidP="00032DD0">
      <w:pPr>
        <w:pStyle w:val="Default"/>
        <w:jc w:val="both"/>
        <w:rPr>
          <w:color w:val="006000"/>
          <w:sz w:val="22"/>
          <w:szCs w:val="22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</w:t>
      </w:r>
      <w:r w:rsidR="00D36B60">
        <w:rPr>
          <w:rFonts w:ascii="Garamond" w:hAnsi="Garamond"/>
          <w:b/>
          <w:bCs/>
          <w:sz w:val="28"/>
          <w:szCs w:val="28"/>
        </w:rPr>
        <w:t xml:space="preserve"> </w:t>
      </w:r>
      <w:r w:rsidR="00D36B60" w:rsidRPr="00D36B60">
        <w:rPr>
          <w:rFonts w:ascii="Garamond" w:hAnsi="Garamond"/>
          <w:b/>
          <w:bCs/>
          <w:sz w:val="28"/>
          <w:szCs w:val="28"/>
        </w:rPr>
        <w:t>- Sostegno alle persone vulnerabili e prevenzione dell'istituzionalizzazione</w:t>
      </w:r>
      <w:r w:rsidR="00D36B60">
        <w:rPr>
          <w:rFonts w:ascii="Garamond" w:hAnsi="Garamond"/>
          <w:b/>
          <w:bCs/>
          <w:sz w:val="28"/>
          <w:szCs w:val="28"/>
        </w:rPr>
        <w:t>-</w:t>
      </w:r>
      <w:r w:rsidR="007B6608">
        <w:rPr>
          <w:rFonts w:ascii="Garamond" w:hAnsi="Garamond"/>
          <w:b/>
          <w:bCs/>
          <w:sz w:val="28"/>
          <w:szCs w:val="28"/>
        </w:rPr>
        <w:t xml:space="preserve"> </w:t>
      </w:r>
      <w:r w:rsidR="00D36B60" w:rsidRPr="00D36B60">
        <w:rPr>
          <w:rFonts w:ascii="Garamond" w:hAnsi="Garamond"/>
          <w:b/>
          <w:bCs/>
          <w:sz w:val="28"/>
          <w:szCs w:val="28"/>
        </w:rPr>
        <w:t>Sub investimento 1.1.</w:t>
      </w:r>
      <w:r w:rsidR="0090436B">
        <w:rPr>
          <w:rFonts w:ascii="Garamond" w:hAnsi="Garamond"/>
          <w:b/>
          <w:bCs/>
          <w:sz w:val="28"/>
          <w:szCs w:val="28"/>
        </w:rPr>
        <w:t>4</w:t>
      </w:r>
      <w:r w:rsidR="00D36B60" w:rsidRPr="00D36B60">
        <w:rPr>
          <w:rFonts w:ascii="Garamond" w:hAnsi="Garamond"/>
          <w:b/>
          <w:bCs/>
          <w:sz w:val="28"/>
          <w:szCs w:val="28"/>
        </w:rPr>
        <w:t xml:space="preserve"> </w:t>
      </w:r>
      <w:r w:rsidR="0090436B">
        <w:rPr>
          <w:rFonts w:ascii="Garamond" w:hAnsi="Garamond"/>
          <w:b/>
          <w:bCs/>
          <w:sz w:val="28"/>
          <w:szCs w:val="28"/>
        </w:rPr>
        <w:t>Rafforzamento dei servizi sociali e prevenzione del fenomeno del burn out tra gli operatori sociali</w:t>
      </w:r>
    </w:p>
    <w:p w14:paraId="695F6A57" w14:textId="0E9455CF" w:rsidR="00806BD0" w:rsidRPr="00254A53" w:rsidRDefault="00806BD0" w:rsidP="00D36B6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14:paraId="3E361E6F" w14:textId="31C6CFC6" w:rsidR="001A0F07" w:rsidRPr="001A0F07" w:rsidRDefault="007548D2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ATS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CUP </w:t>
      </w:r>
      <w:r w:rsidR="002633FD" w:rsidRPr="001A0F07">
        <w:rPr>
          <w:rFonts w:ascii="Garamond" w:hAnsi="Garamond"/>
          <w:sz w:val="24"/>
          <w:szCs w:val="24"/>
        </w:rPr>
        <w:t>___________________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15FA95F4" w14:textId="3715DD80" w:rsidR="005E5601" w:rsidRDefault="005E5601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COMUNICA</w:t>
      </w:r>
    </w:p>
    <w:p w14:paraId="5CDF41AD" w14:textId="09D77893" w:rsidR="008A0555" w:rsidRDefault="008A0555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</w:p>
    <w:p w14:paraId="4AA8A3A1" w14:textId="5115D168" w:rsidR="008A0555" w:rsidRPr="003D11CA" w:rsidRDefault="008A0555" w:rsidP="008A055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Garamond" w:hAnsi="Garamond"/>
          <w:sz w:val="24"/>
          <w:szCs w:val="24"/>
        </w:rPr>
        <w:t xml:space="preserve">che in data _____________________ è stato </w:t>
      </w:r>
      <w:r w:rsidRPr="008A0555">
        <w:rPr>
          <w:rFonts w:ascii="Garamond" w:hAnsi="Garamond"/>
          <w:b/>
          <w:bCs/>
          <w:sz w:val="24"/>
          <w:szCs w:val="24"/>
        </w:rPr>
        <w:t>inserito</w:t>
      </w:r>
      <w:r>
        <w:rPr>
          <w:rFonts w:ascii="Garamond" w:hAnsi="Garamond"/>
          <w:b/>
          <w:bCs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</w:t>
      </w:r>
      <w:r w:rsidRPr="008A0555">
        <w:rPr>
          <w:rFonts w:ascii="Garamond" w:hAnsi="Garamond"/>
          <w:sz w:val="24"/>
          <w:szCs w:val="24"/>
        </w:rPr>
        <w:t xml:space="preserve">nell’ apposita piattaforma predisposta dalla Direzione Generale per la lotta alla povertà (piattaforma </w:t>
      </w:r>
      <w:proofErr w:type="spellStart"/>
      <w:r w:rsidRPr="008A0555">
        <w:rPr>
          <w:rFonts w:ascii="Garamond" w:hAnsi="Garamond"/>
          <w:sz w:val="24"/>
          <w:szCs w:val="24"/>
        </w:rPr>
        <w:t>Multifondo</w:t>
      </w:r>
      <w:proofErr w:type="spellEnd"/>
      <w:r w:rsidRPr="008A0555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il </w:t>
      </w:r>
      <w:r w:rsidRPr="003D11CA">
        <w:rPr>
          <w:rFonts w:ascii="Garamond" w:hAnsi="Garamond"/>
          <w:b/>
          <w:bCs/>
          <w:sz w:val="24"/>
          <w:szCs w:val="24"/>
        </w:rPr>
        <w:t>piano operativo analitico</w:t>
      </w:r>
      <w:r w:rsidRPr="003D11CA">
        <w:rPr>
          <w:rFonts w:ascii="Garamond" w:hAnsi="Garamond"/>
          <w:sz w:val="24"/>
          <w:szCs w:val="24"/>
        </w:rPr>
        <w:t xml:space="preserve"> dell’attività di supervisione secondo il format predisposto dalla Direzione Generale Lotta alla Povertà e Programmazione Sociale del Ministero del lavoro e Politiche Sociali</w:t>
      </w:r>
      <w:r>
        <w:rPr>
          <w:rFonts w:ascii="Garamond" w:hAnsi="Garamond"/>
          <w:sz w:val="24"/>
          <w:szCs w:val="24"/>
        </w:rPr>
        <w:t xml:space="preserve"> e che a seguito della </w:t>
      </w:r>
      <w:r w:rsidRPr="008A0555">
        <w:rPr>
          <w:rFonts w:ascii="Garamond" w:hAnsi="Garamond"/>
          <w:b/>
          <w:bCs/>
          <w:sz w:val="24"/>
          <w:szCs w:val="24"/>
        </w:rPr>
        <w:t>validazione</w:t>
      </w:r>
      <w:r>
        <w:rPr>
          <w:rFonts w:ascii="Garamond" w:hAnsi="Garamond"/>
          <w:sz w:val="24"/>
          <w:szCs w:val="24"/>
        </w:rPr>
        <w:t xml:space="preserve"> del piano operativo da parte della Direzione Generale in data ____________</w:t>
      </w:r>
      <w:r w:rsidRPr="008A0555">
        <w:rPr>
          <w:rFonts w:ascii="Garamond" w:hAnsi="Garamond"/>
          <w:b/>
          <w:bCs/>
          <w:sz w:val="24"/>
          <w:szCs w:val="24"/>
        </w:rPr>
        <w:t>è stato dato avvio alle attività</w:t>
      </w:r>
      <w:r>
        <w:rPr>
          <w:rFonts w:ascii="Garamond" w:hAnsi="Garamond"/>
          <w:b/>
          <w:bCs/>
          <w:sz w:val="24"/>
          <w:szCs w:val="24"/>
        </w:rPr>
        <w:t>.</w:t>
      </w:r>
    </w:p>
    <w:p w14:paraId="2A396157" w14:textId="429A42B6" w:rsidR="008A0555" w:rsidRPr="001A0F07" w:rsidRDefault="008A0555" w:rsidP="008A0555">
      <w:pPr>
        <w:spacing w:after="80"/>
        <w:contextualSpacing/>
        <w:jc w:val="both"/>
        <w:rPr>
          <w:rFonts w:ascii="Garamond" w:hAnsi="Garamond"/>
          <w:sz w:val="24"/>
          <w:szCs w:val="24"/>
        </w:rPr>
      </w:pPr>
    </w:p>
    <w:p w14:paraId="44B979FC" w14:textId="77777777" w:rsidR="001A0F07" w:rsidRPr="008A0555" w:rsidRDefault="001A0F07" w:rsidP="008A055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E98F660" w14:textId="312D1B6A" w:rsidR="005E5601" w:rsidRDefault="001A0F07" w:rsidP="0090436B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Pertanto</w:t>
      </w:r>
      <w:r w:rsidR="0090436B">
        <w:rPr>
          <w:rFonts w:ascii="Garamond" w:hAnsi="Garamond"/>
          <w:sz w:val="24"/>
          <w:szCs w:val="24"/>
        </w:rPr>
        <w:t>,</w:t>
      </w:r>
      <w:r w:rsidRPr="001A0F07">
        <w:rPr>
          <w:rFonts w:ascii="Garamond" w:hAnsi="Garamond"/>
          <w:sz w:val="24"/>
          <w:szCs w:val="24"/>
        </w:rPr>
        <w:t xml:space="preserve"> </w:t>
      </w:r>
      <w:r w:rsidR="0090436B">
        <w:rPr>
          <w:rFonts w:ascii="Garamond" w:hAnsi="Garamond"/>
          <w:sz w:val="24"/>
          <w:szCs w:val="24"/>
        </w:rPr>
        <w:t>ai sensi dell’</w:t>
      </w:r>
      <w:r w:rsidR="003502D7" w:rsidRPr="001A0F07">
        <w:rPr>
          <w:rFonts w:ascii="Garamond" w:hAnsi="Garamond"/>
          <w:sz w:val="24"/>
          <w:szCs w:val="24"/>
        </w:rPr>
        <w:t xml:space="preserve">art. 9 </w:t>
      </w:r>
      <w:r w:rsidR="0090436B">
        <w:rPr>
          <w:rFonts w:ascii="Garamond" w:hAnsi="Garamond"/>
          <w:sz w:val="24"/>
          <w:szCs w:val="24"/>
        </w:rPr>
        <w:t xml:space="preserve">c.2 </w:t>
      </w:r>
      <w:r w:rsidR="003502D7" w:rsidRPr="001A0F07">
        <w:rPr>
          <w:rFonts w:ascii="Garamond" w:hAnsi="Garamond"/>
          <w:sz w:val="24"/>
          <w:szCs w:val="24"/>
        </w:rPr>
        <w:t>della Convenzione</w:t>
      </w:r>
      <w:r w:rsidR="0090436B">
        <w:rPr>
          <w:rFonts w:ascii="Garamond" w:hAnsi="Garamond"/>
          <w:sz w:val="24"/>
          <w:szCs w:val="24"/>
        </w:rPr>
        <w:t xml:space="preserve"> sottoscritta tra Unità di Missione PNRR, </w:t>
      </w:r>
      <w:r w:rsidR="009154C7" w:rsidRPr="009154C7">
        <w:rPr>
          <w:rFonts w:ascii="Garamond" w:hAnsi="Garamond"/>
          <w:sz w:val="24"/>
          <w:szCs w:val="24"/>
        </w:rPr>
        <w:t>Direzione Generale Lotta alla Povertà e Programmazione Sociale</w:t>
      </w:r>
      <w:r w:rsidR="0090436B">
        <w:rPr>
          <w:rFonts w:ascii="Garamond" w:hAnsi="Garamond"/>
          <w:sz w:val="24"/>
          <w:szCs w:val="24"/>
        </w:rPr>
        <w:t xml:space="preserve"> e l’ATS/Comune</w:t>
      </w:r>
      <w:r w:rsidR="009154C7" w:rsidRPr="001A0F07">
        <w:rPr>
          <w:rFonts w:ascii="Garamond" w:hAnsi="Garamond"/>
          <w:sz w:val="24"/>
          <w:szCs w:val="24"/>
        </w:rPr>
        <w:t>__________________________</w:t>
      </w:r>
    </w:p>
    <w:p w14:paraId="4CABEF0D" w14:textId="77777777" w:rsidR="0090436B" w:rsidRDefault="0090436B" w:rsidP="0090436B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A4C38A0" w14:textId="1897A252" w:rsidR="00846F8C" w:rsidRDefault="00846F8C" w:rsidP="001A0F07">
      <w:pPr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0C3AD253" w14:textId="77777777" w:rsidR="0090436B" w:rsidRPr="001A0F07" w:rsidRDefault="0090436B" w:rsidP="001A0F07">
      <w:pPr>
        <w:contextualSpacing/>
        <w:jc w:val="center"/>
        <w:rPr>
          <w:rFonts w:ascii="Garamond" w:hAnsi="Garamond"/>
          <w:sz w:val="24"/>
          <w:szCs w:val="24"/>
        </w:rPr>
      </w:pPr>
    </w:p>
    <w:p w14:paraId="48F9106E" w14:textId="7A72877D" w:rsidR="00846F8C" w:rsidRPr="001A0F07" w:rsidRDefault="0090436B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</w:t>
      </w:r>
      <w:r w:rsidR="00846F8C" w:rsidRPr="001A0F07">
        <w:rPr>
          <w:rFonts w:ascii="Garamond" w:hAnsi="Garamond"/>
          <w:sz w:val="24"/>
          <w:szCs w:val="24"/>
        </w:rPr>
        <w:t>’erogazione di € _____________</w:t>
      </w:r>
      <w:r>
        <w:rPr>
          <w:rFonts w:ascii="Garamond" w:hAnsi="Garamond"/>
          <w:sz w:val="24"/>
          <w:szCs w:val="24"/>
        </w:rPr>
        <w:t xml:space="preserve"> pari al 10% del contributo assegnato</w:t>
      </w:r>
      <w:r w:rsidR="00846F8C" w:rsidRPr="001A0F0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ai sensi dell’art.9 della suddetta Convenzione</w:t>
      </w:r>
      <w:r w:rsidR="009154C7">
        <w:rPr>
          <w:rFonts w:ascii="Garamond" w:hAnsi="Garamond"/>
          <w:sz w:val="24"/>
          <w:szCs w:val="24"/>
        </w:rPr>
        <w:t xml:space="preserve">, </w:t>
      </w:r>
      <w:r w:rsidR="009154C7" w:rsidRPr="001A0F07">
        <w:rPr>
          <w:rFonts w:ascii="Garamond" w:hAnsi="Garamond"/>
          <w:sz w:val="24"/>
          <w:szCs w:val="24"/>
        </w:rPr>
        <w:t xml:space="preserve">a titolo di </w:t>
      </w:r>
      <w:r w:rsidR="009154C7" w:rsidRPr="001A0F07">
        <w:rPr>
          <w:rFonts w:ascii="Garamond" w:hAnsi="Garamond"/>
          <w:sz w:val="24"/>
          <w:szCs w:val="24"/>
          <w:u w:val="single"/>
        </w:rPr>
        <w:t>anticipazione</w:t>
      </w:r>
      <w:r w:rsidR="009154C7" w:rsidRPr="001A0F07">
        <w:rPr>
          <w:rFonts w:ascii="Garamond" w:hAnsi="Garamond"/>
          <w:sz w:val="24"/>
          <w:szCs w:val="24"/>
        </w:rPr>
        <w:t xml:space="preserve"> relativa al progetto finanziato a valere sulla misura M5C2-1.1.</w:t>
      </w:r>
      <w:r w:rsidR="009154C7">
        <w:rPr>
          <w:rFonts w:ascii="Garamond" w:hAnsi="Garamond"/>
          <w:sz w:val="24"/>
          <w:szCs w:val="24"/>
        </w:rPr>
        <w:t>4</w:t>
      </w:r>
      <w:r w:rsidR="009154C7" w:rsidRPr="001A0F07">
        <w:rPr>
          <w:rFonts w:ascii="Garamond" w:hAnsi="Garamond"/>
          <w:sz w:val="24"/>
          <w:szCs w:val="24"/>
        </w:rPr>
        <w:t xml:space="preserve"> </w:t>
      </w:r>
      <w:r w:rsidR="009154C7">
        <w:rPr>
          <w:rFonts w:ascii="Garamond" w:hAnsi="Garamond"/>
          <w:b/>
          <w:bCs/>
          <w:color w:val="000000"/>
          <w:sz w:val="24"/>
          <w:szCs w:val="24"/>
        </w:rPr>
        <w:t>Rafforzamento dei servizi sociali e prevenzione del fenomeno del burn-out tra gli operatori sociali</w:t>
      </w:r>
      <w:r w:rsidR="009154C7" w:rsidRPr="001A0F07">
        <w:rPr>
          <w:color w:val="006000"/>
          <w:sz w:val="24"/>
          <w:szCs w:val="24"/>
        </w:rPr>
        <w:t xml:space="preserve"> </w:t>
      </w:r>
      <w:r w:rsidR="009154C7" w:rsidRPr="001A0F07">
        <w:rPr>
          <w:rFonts w:ascii="Garamond" w:hAnsi="Garamond"/>
          <w:sz w:val="24"/>
          <w:szCs w:val="24"/>
        </w:rPr>
        <w:t>– Avviso 1/2022</w:t>
      </w:r>
      <w:r w:rsidR="00032DD0">
        <w:rPr>
          <w:rFonts w:ascii="Garamond" w:hAnsi="Garamond"/>
          <w:sz w:val="24"/>
          <w:szCs w:val="24"/>
        </w:rPr>
        <w:t>.</w:t>
      </w:r>
    </w:p>
    <w:p w14:paraId="014AC28D" w14:textId="77777777" w:rsidR="007B6608" w:rsidRPr="001A0F07" w:rsidRDefault="007B6608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86930FD" w14:textId="71A4832A" w:rsidR="00EF0309" w:rsidRPr="001A0F07" w:rsidRDefault="00EF0309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xxxxxxxxxxxxxxxxxxxxxxxx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. </w:t>
      </w:r>
    </w:p>
    <w:p w14:paraId="0C579B18" w14:textId="77777777" w:rsidR="00494E64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</w:p>
    <w:p w14:paraId="294CD10F" w14:textId="4D8898B8" w:rsidR="00EF0309" w:rsidRPr="001A0F07" w:rsidRDefault="00EF0309" w:rsidP="00846F8C">
      <w:pPr>
        <w:jc w:val="both"/>
        <w:rPr>
          <w:rFonts w:ascii="Garamond" w:hAnsi="Garamond"/>
          <w:sz w:val="24"/>
          <w:szCs w:val="24"/>
        </w:rPr>
        <w:sectPr w:rsidR="00EF0309" w:rsidRPr="001A0F0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555773B4" w14:textId="77777777" w:rsidR="00CE2070" w:rsidRPr="001A0F07" w:rsidRDefault="00B42EAD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Firma</w:t>
      </w:r>
    </w:p>
    <w:p w14:paraId="3D0737AA" w14:textId="16FE9703" w:rsidR="00CE2070" w:rsidRPr="001A0F07" w:rsidRDefault="00CE2070" w:rsidP="00846F8C">
      <w:pPr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Pr="001A0F07" w:rsidRDefault="00AB1D78" w:rsidP="00B42EAD">
      <w:pPr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79C2" w14:textId="77777777" w:rsidR="00D45B63" w:rsidRDefault="00D45B63" w:rsidP="00806BD0">
      <w:pPr>
        <w:spacing w:after="0" w:line="240" w:lineRule="auto"/>
      </w:pPr>
      <w:r>
        <w:separator/>
      </w:r>
    </w:p>
  </w:endnote>
  <w:endnote w:type="continuationSeparator" w:id="0">
    <w:p w14:paraId="0430B94A" w14:textId="77777777" w:rsidR="00D45B63" w:rsidRDefault="00D45B63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D3929" w14:textId="77777777" w:rsidR="00D45B63" w:rsidRDefault="00D45B63" w:rsidP="00806BD0">
      <w:pPr>
        <w:spacing w:after="0" w:line="240" w:lineRule="auto"/>
      </w:pPr>
      <w:r>
        <w:separator/>
      </w:r>
    </w:p>
  </w:footnote>
  <w:footnote w:type="continuationSeparator" w:id="0">
    <w:p w14:paraId="26918677" w14:textId="77777777" w:rsidR="00D45B63" w:rsidRDefault="00D45B63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6BC23929" w:rsidR="00787984" w:rsidRDefault="00EF06AC">
    <w:pPr>
      <w:pStyle w:val="Intestazione"/>
      <w:rPr>
        <w:noProof/>
      </w:rPr>
    </w:pP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5D5ADD06" wp14:editId="0D80EF4C">
            <wp:simplePos x="0" y="0"/>
            <wp:positionH relativeFrom="margin">
              <wp:posOffset>2124075</wp:posOffset>
            </wp:positionH>
            <wp:positionV relativeFrom="paragraph">
              <wp:posOffset>-56515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05FF2A26">
          <wp:simplePos x="0" y="0"/>
          <wp:positionH relativeFrom="column">
            <wp:posOffset>4021455</wp:posOffset>
          </wp:positionH>
          <wp:positionV relativeFrom="paragraph">
            <wp:posOffset>-37465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21C9AE59">
              <wp:simplePos x="0" y="0"/>
              <wp:positionH relativeFrom="column">
                <wp:posOffset>5271135</wp:posOffset>
              </wp:positionH>
              <wp:positionV relativeFrom="paragraph">
                <wp:posOffset>38100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0EAA88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D321CF">
                            <w:rPr>
                              <w:sz w:val="20"/>
                              <w:szCs w:val="20"/>
                            </w:rPr>
                            <w:t>SOGGETTO 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15.05pt;margin-top:3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" fillcolor="white [3201]" strokeweight=".5pt">
              <v:textbox>
                <w:txbxContent>
                  <w:p w14:paraId="37495355" w14:textId="7D0EAA88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D321CF">
                      <w:rPr>
                        <w:sz w:val="20"/>
                        <w:szCs w:val="20"/>
                      </w:rPr>
                      <w:t>SOGGETTO 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3598CAE5" w14:textId="6FD3911D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05D73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909047">
    <w:abstractNumId w:val="5"/>
  </w:num>
  <w:num w:numId="2" w16cid:durableId="853417108">
    <w:abstractNumId w:val="9"/>
  </w:num>
  <w:num w:numId="3" w16cid:durableId="228999206">
    <w:abstractNumId w:val="8"/>
  </w:num>
  <w:num w:numId="4" w16cid:durableId="1659075889">
    <w:abstractNumId w:val="4"/>
  </w:num>
  <w:num w:numId="5" w16cid:durableId="1173371097">
    <w:abstractNumId w:val="6"/>
  </w:num>
  <w:num w:numId="6" w16cid:durableId="849026429">
    <w:abstractNumId w:val="9"/>
  </w:num>
  <w:num w:numId="7" w16cid:durableId="233123574">
    <w:abstractNumId w:val="10"/>
  </w:num>
  <w:num w:numId="8" w16cid:durableId="778987832">
    <w:abstractNumId w:val="1"/>
  </w:num>
  <w:num w:numId="9" w16cid:durableId="1960381229">
    <w:abstractNumId w:val="7"/>
  </w:num>
  <w:num w:numId="10" w16cid:durableId="2145346096">
    <w:abstractNumId w:val="2"/>
  </w:num>
  <w:num w:numId="11" w16cid:durableId="1194802855">
    <w:abstractNumId w:val="3"/>
  </w:num>
  <w:num w:numId="12" w16cid:durableId="1066681104">
    <w:abstractNumId w:val="11"/>
  </w:num>
  <w:num w:numId="13" w16cid:durableId="11562612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2DD0"/>
    <w:rsid w:val="000373D3"/>
    <w:rsid w:val="000A12FF"/>
    <w:rsid w:val="000D14D6"/>
    <w:rsid w:val="000E0837"/>
    <w:rsid w:val="001540C0"/>
    <w:rsid w:val="001A0F07"/>
    <w:rsid w:val="001A2C3B"/>
    <w:rsid w:val="001B6BD3"/>
    <w:rsid w:val="001C3F20"/>
    <w:rsid w:val="001C4EE7"/>
    <w:rsid w:val="0022056E"/>
    <w:rsid w:val="00254A53"/>
    <w:rsid w:val="002633C2"/>
    <w:rsid w:val="002633FD"/>
    <w:rsid w:val="002728EB"/>
    <w:rsid w:val="00273DC1"/>
    <w:rsid w:val="002A6479"/>
    <w:rsid w:val="002F1446"/>
    <w:rsid w:val="002F695F"/>
    <w:rsid w:val="00304861"/>
    <w:rsid w:val="0031180B"/>
    <w:rsid w:val="00330AEB"/>
    <w:rsid w:val="003502D7"/>
    <w:rsid w:val="003629FB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5645A"/>
    <w:rsid w:val="00774CAD"/>
    <w:rsid w:val="00787984"/>
    <w:rsid w:val="007B54C6"/>
    <w:rsid w:val="007B6608"/>
    <w:rsid w:val="007F7EBB"/>
    <w:rsid w:val="00806BD0"/>
    <w:rsid w:val="00811A26"/>
    <w:rsid w:val="00846F8C"/>
    <w:rsid w:val="00897E15"/>
    <w:rsid w:val="008A0555"/>
    <w:rsid w:val="008B433E"/>
    <w:rsid w:val="008D2FA9"/>
    <w:rsid w:val="0090436B"/>
    <w:rsid w:val="00914598"/>
    <w:rsid w:val="009154C7"/>
    <w:rsid w:val="00923DC3"/>
    <w:rsid w:val="00941910"/>
    <w:rsid w:val="00946A22"/>
    <w:rsid w:val="0095448D"/>
    <w:rsid w:val="0096433D"/>
    <w:rsid w:val="009A6048"/>
    <w:rsid w:val="009D7057"/>
    <w:rsid w:val="00A00462"/>
    <w:rsid w:val="00A452C4"/>
    <w:rsid w:val="00A5061C"/>
    <w:rsid w:val="00A91CE5"/>
    <w:rsid w:val="00AA6753"/>
    <w:rsid w:val="00AB1D78"/>
    <w:rsid w:val="00AD679F"/>
    <w:rsid w:val="00B0648E"/>
    <w:rsid w:val="00B42EAD"/>
    <w:rsid w:val="00B8334B"/>
    <w:rsid w:val="00B874F7"/>
    <w:rsid w:val="00B91F1C"/>
    <w:rsid w:val="00C81E66"/>
    <w:rsid w:val="00CB0114"/>
    <w:rsid w:val="00CD7D04"/>
    <w:rsid w:val="00CE2070"/>
    <w:rsid w:val="00CE3C14"/>
    <w:rsid w:val="00CF4D80"/>
    <w:rsid w:val="00D321CF"/>
    <w:rsid w:val="00D36B60"/>
    <w:rsid w:val="00D45B63"/>
    <w:rsid w:val="00DA1570"/>
    <w:rsid w:val="00DA2962"/>
    <w:rsid w:val="00DA4A09"/>
    <w:rsid w:val="00DD1504"/>
    <w:rsid w:val="00DE1380"/>
    <w:rsid w:val="00E05C59"/>
    <w:rsid w:val="00E362EC"/>
    <w:rsid w:val="00EB14C4"/>
    <w:rsid w:val="00EB7B68"/>
    <w:rsid w:val="00EC665A"/>
    <w:rsid w:val="00EF0309"/>
    <w:rsid w:val="00EF06AC"/>
    <w:rsid w:val="00F04F61"/>
    <w:rsid w:val="00F056A4"/>
    <w:rsid w:val="00F40361"/>
    <w:rsid w:val="00F57D75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0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4</cp:revision>
  <dcterms:created xsi:type="dcterms:W3CDTF">2023-03-15T15:21:00Z</dcterms:created>
  <dcterms:modified xsi:type="dcterms:W3CDTF">2023-09-28T15:07:00Z</dcterms:modified>
</cp:coreProperties>
</file>